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6CF91" w14:textId="1D72EB78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5CF6CF94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CF92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CF93" w14:textId="77777777" w:rsidR="0055375D" w:rsidRPr="0011603A" w:rsidRDefault="009D2A7C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D2A7C">
              <w:rPr>
                <w:b/>
                <w:sz w:val="26"/>
                <w:szCs w:val="26"/>
                <w:lang w:val="en-US"/>
              </w:rPr>
              <w:t>203B_004</w:t>
            </w:r>
          </w:p>
        </w:tc>
      </w:tr>
      <w:tr w:rsidR="0055375D" w:rsidRPr="00C44B8B" w14:paraId="5CF6CF97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CF95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CF96" w14:textId="77777777" w:rsidR="0055375D" w:rsidRPr="007D0D85" w:rsidRDefault="006861B1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7D0D85">
              <w:rPr>
                <w:b/>
                <w:sz w:val="26"/>
                <w:szCs w:val="26"/>
                <w:lang w:val="en-US"/>
              </w:rPr>
              <w:t>2035906</w:t>
            </w:r>
            <w:r w:rsidR="0055375D" w:rsidRPr="007D0D8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0C69F4" w14:paraId="2C70ACE6" w14:textId="77777777" w:rsidTr="0053733C">
        <w:trPr>
          <w:jc w:val="right"/>
        </w:trPr>
        <w:tc>
          <w:tcPr>
            <w:tcW w:w="5500" w:type="dxa"/>
            <w:hideMark/>
          </w:tcPr>
          <w:p w14:paraId="0A3849B7" w14:textId="77777777" w:rsidR="000C69F4" w:rsidRDefault="000C69F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0C69F4" w:rsidRPr="006A2A48" w14:paraId="6901CAA5" w14:textId="77777777" w:rsidTr="0053733C">
        <w:trPr>
          <w:jc w:val="right"/>
        </w:trPr>
        <w:tc>
          <w:tcPr>
            <w:tcW w:w="5500" w:type="dxa"/>
            <w:hideMark/>
          </w:tcPr>
          <w:p w14:paraId="79A5CEF7" w14:textId="77777777" w:rsidR="000C69F4" w:rsidRPr="006A2A48" w:rsidRDefault="000C69F4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0C69F4" w:rsidRPr="006A2A48" w14:paraId="0A659AB5" w14:textId="77777777" w:rsidTr="0053733C">
        <w:trPr>
          <w:jc w:val="right"/>
        </w:trPr>
        <w:tc>
          <w:tcPr>
            <w:tcW w:w="5500" w:type="dxa"/>
            <w:hideMark/>
          </w:tcPr>
          <w:p w14:paraId="04C811F5" w14:textId="77777777" w:rsidR="000C69F4" w:rsidRPr="006A2A48" w:rsidRDefault="000C69F4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0C69F4" w:rsidRPr="006A2A48" w14:paraId="720714BE" w14:textId="77777777" w:rsidTr="0053733C">
        <w:trPr>
          <w:jc w:val="right"/>
        </w:trPr>
        <w:tc>
          <w:tcPr>
            <w:tcW w:w="5500" w:type="dxa"/>
            <w:hideMark/>
          </w:tcPr>
          <w:p w14:paraId="76ECB5CB" w14:textId="77777777" w:rsidR="000C69F4" w:rsidRPr="006A2A48" w:rsidRDefault="000C69F4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0C69F4" w14:paraId="4F1BA40F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14B3C1B9" w14:textId="77777777" w:rsidR="000C69F4" w:rsidRDefault="000C69F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0C69F4" w:rsidRPr="006A2A48" w14:paraId="0C7C73CB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7271A2B8" w14:textId="77777777" w:rsidR="000C69F4" w:rsidRPr="006A2A48" w:rsidRDefault="000C69F4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5CF6CF9C" w14:textId="77777777" w:rsidR="0026453A" w:rsidRPr="00697DC5" w:rsidRDefault="0026453A" w:rsidP="0026453A"/>
    <w:p w14:paraId="5CF6CF9D" w14:textId="77777777" w:rsidR="0026453A" w:rsidRPr="00697DC5" w:rsidRDefault="0026453A" w:rsidP="0026453A"/>
    <w:p w14:paraId="5CF6CF9E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5CF6CF9F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8622D">
        <w:rPr>
          <w:b/>
          <w:sz w:val="26"/>
          <w:szCs w:val="26"/>
        </w:rPr>
        <w:t>(</w:t>
      </w:r>
      <w:r w:rsidR="006861B1" w:rsidRPr="00143101">
        <w:rPr>
          <w:b/>
          <w:sz w:val="26"/>
          <w:szCs w:val="26"/>
        </w:rPr>
        <w:t>Болт М8х40</w:t>
      </w:r>
      <w:r w:rsidR="0068622D">
        <w:rPr>
          <w:b/>
          <w:sz w:val="26"/>
          <w:szCs w:val="26"/>
        </w:rPr>
        <w:t>)</w:t>
      </w:r>
      <w:r w:rsidR="00143101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5CF6CFA0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5CF6CFA1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CF6CFA2" w14:textId="77777777" w:rsidR="0068622D" w:rsidRDefault="0068622D" w:rsidP="0068622D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5CF6CFA3" w14:textId="77777777" w:rsidR="0068622D" w:rsidRDefault="0068622D" w:rsidP="0068622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CF6CFA4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CF6CFA5" w14:textId="77777777" w:rsidR="0068622D" w:rsidRDefault="0068622D" w:rsidP="0068622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5CF6CFA6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CF6CFA7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CF6CFA8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CF6CFA9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CF6CFAA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5CF6CFAB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CF6CFAC" w14:textId="56212F48" w:rsidR="0068622D" w:rsidRDefault="0068622D" w:rsidP="0068622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0C69F4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CF6CFAD" w14:textId="77777777" w:rsidR="0068622D" w:rsidRDefault="0068622D" w:rsidP="0068622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5CF6CFAE" w14:textId="77777777" w:rsidR="0068622D" w:rsidRDefault="0068622D" w:rsidP="0068622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7798-70 «Болты с шестигранной гол</w:t>
      </w:r>
      <w:bookmarkStart w:id="2" w:name="_GoBack"/>
      <w:bookmarkEnd w:id="2"/>
      <w:r>
        <w:rPr>
          <w:sz w:val="24"/>
          <w:szCs w:val="24"/>
        </w:rPr>
        <w:t xml:space="preserve">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5CF6CFAF" w14:textId="77777777" w:rsidR="0068622D" w:rsidRDefault="0068622D" w:rsidP="0068622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CF6CFB0" w14:textId="77777777" w:rsidR="0068622D" w:rsidRDefault="0068622D" w:rsidP="0068622D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5CF6CFB1" w14:textId="77777777" w:rsidR="0068622D" w:rsidRDefault="0068622D" w:rsidP="0068622D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CF6CFB2" w14:textId="77777777" w:rsidR="0068622D" w:rsidRDefault="0068622D" w:rsidP="0068622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5CF6CFB3" w14:textId="77777777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CF6CFB4" w14:textId="77777777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5CF6CFB5" w14:textId="77777777" w:rsidR="0068622D" w:rsidRDefault="0068622D" w:rsidP="006862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5CF6CFB6" w14:textId="77777777" w:rsidR="0068622D" w:rsidRDefault="0068622D" w:rsidP="006862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5CF6CFB7" w14:textId="77777777" w:rsidR="0068622D" w:rsidRDefault="0068622D" w:rsidP="0068622D">
      <w:pPr>
        <w:spacing w:line="276" w:lineRule="auto"/>
        <w:rPr>
          <w:sz w:val="24"/>
          <w:szCs w:val="24"/>
        </w:rPr>
      </w:pPr>
    </w:p>
    <w:p w14:paraId="5CF6CFB8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CF6CFB9" w14:textId="77777777"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CF6CFBA" w14:textId="77777777"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F6CFBB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CF6CFBC" w14:textId="77777777"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CF6CFBD" w14:textId="77777777"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F6CFBE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CF6CFBF" w14:textId="77777777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5CF6CFC0" w14:textId="77777777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5CF6CFC1" w14:textId="77777777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5CF6CFC2" w14:textId="77777777"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5CF6CFC3" w14:textId="77777777" w:rsidR="0068622D" w:rsidRDefault="0068622D" w:rsidP="0068622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5CF6CFC4" w14:textId="77777777" w:rsidR="0068622D" w:rsidRDefault="0068622D" w:rsidP="0068622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5CF6CFC5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CF6CFC6" w14:textId="16636A2A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0C69F4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CF6CFC7" w14:textId="77777777" w:rsidR="0068622D" w:rsidRDefault="0068622D" w:rsidP="0068622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CF6CFC8" w14:textId="77777777" w:rsidR="0068622D" w:rsidRDefault="0068622D" w:rsidP="0068622D">
      <w:pPr>
        <w:rPr>
          <w:sz w:val="26"/>
          <w:szCs w:val="26"/>
        </w:rPr>
      </w:pPr>
    </w:p>
    <w:p w14:paraId="5CF6CFC9" w14:textId="77777777" w:rsidR="0068622D" w:rsidRDefault="0068622D" w:rsidP="0068622D">
      <w:pPr>
        <w:rPr>
          <w:sz w:val="26"/>
          <w:szCs w:val="26"/>
        </w:rPr>
      </w:pPr>
    </w:p>
    <w:p w14:paraId="5CF6CFCB" w14:textId="715E160F" w:rsidR="0068622D" w:rsidRDefault="0068622D" w:rsidP="0068622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12130E9" w14:textId="77777777" w:rsidR="000C69F4" w:rsidRPr="00CB6078" w:rsidRDefault="000C69F4" w:rsidP="000C69F4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5CF6CFCC" w14:textId="77777777" w:rsidR="008F73A3" w:rsidRPr="00697DC5" w:rsidRDefault="008F73A3" w:rsidP="0068622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F2158" w14:textId="77777777" w:rsidR="00145A91" w:rsidRDefault="00145A91">
      <w:r>
        <w:separator/>
      </w:r>
    </w:p>
  </w:endnote>
  <w:endnote w:type="continuationSeparator" w:id="0">
    <w:p w14:paraId="6407D616" w14:textId="77777777" w:rsidR="00145A91" w:rsidRDefault="0014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727D5" w14:textId="77777777" w:rsidR="00145A91" w:rsidRDefault="00145A91">
      <w:r>
        <w:separator/>
      </w:r>
    </w:p>
  </w:footnote>
  <w:footnote w:type="continuationSeparator" w:id="0">
    <w:p w14:paraId="20AE6D43" w14:textId="77777777" w:rsidR="00145A91" w:rsidRDefault="00145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6CFD1" w14:textId="77777777" w:rsidR="00AD7048" w:rsidRDefault="002C25C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CF6CFD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B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9F4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90E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1"/>
    <w:rsid w:val="00143107"/>
    <w:rsid w:val="00143ED8"/>
    <w:rsid w:val="00145642"/>
    <w:rsid w:val="00145A91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6B2"/>
    <w:rsid w:val="001C19CB"/>
    <w:rsid w:val="001C347A"/>
    <w:rsid w:val="001C37EA"/>
    <w:rsid w:val="001C4AD8"/>
    <w:rsid w:val="001C4CAC"/>
    <w:rsid w:val="001C53B1"/>
    <w:rsid w:val="001C645E"/>
    <w:rsid w:val="001D2559"/>
    <w:rsid w:val="001D4B69"/>
    <w:rsid w:val="001D5D1C"/>
    <w:rsid w:val="001D6900"/>
    <w:rsid w:val="001D7348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9F8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25CB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593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61B1"/>
    <w:rsid w:val="0068622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1BC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D85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A7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959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89B"/>
    <w:rsid w:val="00CC4C73"/>
    <w:rsid w:val="00CC5635"/>
    <w:rsid w:val="00CD3354"/>
    <w:rsid w:val="00CD48A1"/>
    <w:rsid w:val="00CD660B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6C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562D7-4465-4FE5-AA68-9FC54CC88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AF7E88-CEBF-4216-A714-80B83288D4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798FE00-B29C-46CA-BA2E-98EC6BA7A3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25CCCA-0CA8-4AB7-BE8D-875D1394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2016-09-28T08:35:00Z</dcterms:created>
  <dcterms:modified xsi:type="dcterms:W3CDTF">2016-09-28T10:35:00Z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